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7E1B9F" w:rsidRDefault="00EA5085" w:rsidP="00E207CB">
      <w:pPr>
        <w:pStyle w:val="1"/>
        <w:ind w:firstLine="540"/>
        <w:rPr>
          <w:rFonts w:ascii="Calibri" w:hAnsi="Calibri"/>
          <w:sz w:val="20"/>
        </w:rPr>
      </w:pPr>
      <w:bookmarkStart w:id="0" w:name="_GoBack"/>
      <w:bookmarkEnd w:id="0"/>
      <w:r w:rsidRPr="007E1B9F">
        <w:rPr>
          <w:rFonts w:ascii="Calibri" w:hAnsi="Calibri"/>
          <w:sz w:val="20"/>
        </w:rPr>
        <w:t xml:space="preserve">ДОГОВОР № </w:t>
      </w:r>
      <w:r w:rsidR="008510C1">
        <w:rPr>
          <w:rFonts w:ascii="Calibri" w:hAnsi="Calibri"/>
          <w:sz w:val="20"/>
        </w:rPr>
        <w:t>____________</w:t>
      </w:r>
      <w:r w:rsidR="00982950" w:rsidRPr="00982950">
        <w:rPr>
          <w:rFonts w:ascii="Calibri" w:hAnsi="Calibri"/>
          <w:sz w:val="20"/>
        </w:rPr>
        <w:t>/</w:t>
      </w:r>
      <w:r w:rsidR="008510C1">
        <w:rPr>
          <w:rFonts w:ascii="Calibri" w:hAnsi="Calibri"/>
          <w:sz w:val="20"/>
        </w:rPr>
        <w:t>______</w:t>
      </w:r>
    </w:p>
    <w:p w:rsidR="00C171E1" w:rsidRPr="007E1B9F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7E1B9F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7E1B9F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7E1B9F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F00A3D" w:rsidTr="00160A16">
        <w:tc>
          <w:tcPr>
            <w:tcW w:w="900" w:type="dxa"/>
          </w:tcPr>
          <w:p w:rsidR="00FC72CA" w:rsidRPr="007E1B9F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E120D7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D7568D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</w:t>
            </w:r>
            <w:r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F00A3D" w:rsidTr="00160A16"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F00A3D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7E1B9F" w:rsidTr="008F11C2">
        <w:trPr>
          <w:trHeight w:val="194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A639D5" w:rsidRDefault="00C06E73" w:rsidP="00A639D5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C06E73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именуемое в дальнейшем «Покупатель»</w:t>
            </w:r>
            <w:r w:rsidR="00887496">
              <w:rPr>
                <w:rFonts w:ascii="Calibri" w:hAnsi="Calibri"/>
                <w:sz w:val="20"/>
                <w:szCs w:val="20"/>
              </w:rPr>
              <w:t>, в лице Генерального директора Сергеева Дениса Анатольевича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887496">
              <w:rPr>
                <w:rFonts w:ascii="Calibri" w:hAnsi="Calibri"/>
                <w:sz w:val="20"/>
                <w:szCs w:val="20"/>
              </w:rPr>
              <w:t>Устава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с одной стороны</w:t>
            </w:r>
            <w:r w:rsidR="00A639D5" w:rsidRPr="00A639D5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7E1B9F" w:rsidRDefault="008F11C2" w:rsidP="001F5687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И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именуемое в дальнейшем «П</w:t>
            </w:r>
            <w:r>
              <w:rPr>
                <w:rFonts w:ascii="Calibri" w:hAnsi="Calibri"/>
                <w:sz w:val="20"/>
                <w:szCs w:val="20"/>
              </w:rPr>
              <w:t>оставщик», в лице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действующего на основании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1F5687" w:rsidRPr="00320C85">
              <w:rPr>
                <w:rFonts w:ascii="Calibri" w:hAnsi="Calibri"/>
                <w:sz w:val="20"/>
                <w:szCs w:val="20"/>
              </w:rPr>
              <w:t>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F1735C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</w:t>
            </w:r>
            <w:r w:rsidR="00AA2E16">
              <w:rPr>
                <w:rFonts w:ascii="Calibri" w:hAnsi="Calibri"/>
                <w:sz w:val="20"/>
                <w:szCs w:val="20"/>
              </w:rPr>
              <w:t>по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номенклатур</w:t>
            </w:r>
            <w:r w:rsidR="00AA2E16">
              <w:rPr>
                <w:rFonts w:ascii="Calibri" w:hAnsi="Calibri"/>
                <w:sz w:val="20"/>
                <w:szCs w:val="20"/>
              </w:rPr>
              <w:t>е</w:t>
            </w:r>
            <w:r w:rsidRPr="00160E1B">
              <w:rPr>
                <w:rFonts w:ascii="Calibri" w:hAnsi="Calibri"/>
                <w:sz w:val="20"/>
                <w:szCs w:val="20"/>
              </w:rPr>
              <w:t>, количеств</w:t>
            </w:r>
            <w:r w:rsidR="00AA2E16">
              <w:rPr>
                <w:rFonts w:ascii="Calibri" w:hAnsi="Calibri"/>
                <w:sz w:val="20"/>
                <w:szCs w:val="20"/>
              </w:rPr>
              <w:t>у, качеству,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цен</w:t>
            </w:r>
            <w:r w:rsidR="00AA2E16">
              <w:rPr>
                <w:rFonts w:ascii="Calibri" w:hAnsi="Calibri"/>
                <w:sz w:val="20"/>
                <w:szCs w:val="20"/>
              </w:rPr>
              <w:t>е и срокам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согласно условиям настоящего Договора  и </w:t>
            </w:r>
            <w:r w:rsidR="00F1735C">
              <w:rPr>
                <w:rFonts w:ascii="Calibri" w:hAnsi="Calibri"/>
                <w:sz w:val="20"/>
                <w:szCs w:val="20"/>
              </w:rPr>
              <w:t>С</w:t>
            </w:r>
            <w:r w:rsidR="00AA2E16">
              <w:rPr>
                <w:rFonts w:ascii="Calibri" w:hAnsi="Calibri"/>
                <w:sz w:val="20"/>
                <w:szCs w:val="20"/>
              </w:rPr>
              <w:t>пецификаций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(по форме, </w:t>
            </w:r>
            <w:r w:rsidR="00320C85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>
              <w:rPr>
                <w:rFonts w:ascii="Calibri" w:hAnsi="Calibri"/>
                <w:sz w:val="20"/>
                <w:szCs w:val="20"/>
              </w:rPr>
              <w:t>)</w:t>
            </w:r>
            <w:r w:rsidRPr="00160E1B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не состоит.</w:t>
            </w:r>
            <w:r w:rsidR="00F035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7E1B9F" w:rsidTr="00160A16">
        <w:tc>
          <w:tcPr>
            <w:tcW w:w="900" w:type="dxa"/>
          </w:tcPr>
          <w:p w:rsidR="00A12767" w:rsidRPr="007E1B9F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Pr="00AA2E16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E1B9F">
              <w:rPr>
                <w:rFonts w:ascii="Calibri" w:hAnsi="Calibri" w:cs="Arial"/>
                <w:sz w:val="20"/>
                <w:szCs w:val="20"/>
              </w:rPr>
              <w:t xml:space="preserve"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случае, если Покупателю в связи с Товаром </w:t>
            </w:r>
            <w:r w:rsidRPr="007E1B9F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7E1B9F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7E1B9F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C84DA4" w:rsidRDefault="00C84DA4" w:rsidP="00C84DA4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299"/>
                  <w:enabled/>
                  <w:calcOnExit w:val="0"/>
                  <w:textInput>
                    <w:default w:val="Пункт 1.4. подлежит включению только в случаях, когда в составе Товара передается программное обеспечение. "/>
                  </w:textInput>
                </w:ffData>
              </w:fldChar>
            </w:r>
            <w:bookmarkStart w:id="1" w:name="ТекстовоеПоле299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 xml:space="preserve">Пункт 1.4. подлежит включению только в случаях, когда в составе Товара передается программное обеспечение. 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"/>
          </w:p>
          <w:p w:rsidR="00C84DA4" w:rsidRPr="007E1B9F" w:rsidRDefault="00C84DA4" w:rsidP="00C84DA4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300"/>
                  <w:enabled/>
                  <w:calcOnExit w:val="0"/>
                  <w:textInput>
                    <w:default w:val="1.4. Поставщик передает Покупателю не исключительное право на программное обеспечение на передаваемый по настоящему Договору Товар по форме и на условиях, приведнных в Приложении №9 к настоящему Договору. "/>
                  </w:textInput>
                </w:ffData>
              </w:fldChar>
            </w:r>
            <w:bookmarkStart w:id="2" w:name="ТекстовоеПоле300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 xml:space="preserve">1.4. Поставщик передает Покупателю не исключительное право на программное обеспечение на передаваемый по настоящему Договору Товар по форме и на условиях, приведнных в Приложении №9 к настоящему Договору. 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2"/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302"/>
                  <w:enabled/>
                  <w:calcOnExit w:val="0"/>
                  <w:textInput>
                    <w:default w:val="и гарантирует, что такое не исключительное право Покупателя не нарушает  интеллектуальные права Поставщика и третьих лиц."/>
                  </w:textInput>
                </w:ffData>
              </w:fldChar>
            </w:r>
            <w:bookmarkStart w:id="3" w:name="ТекстовоеПоле302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и гарантирует, что такое не исключительное право Покупателя не нарушает  интеллектуальные права Поставщика и третьих лиц.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3"/>
          </w:p>
          <w:p w:rsidR="00C84DA4" w:rsidRPr="00C84DA4" w:rsidRDefault="00C84DA4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5741D" w:rsidRPr="007E1B9F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7E1B9F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7E1B9F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>
              <w:rPr>
                <w:rFonts w:ascii="Calibri" w:hAnsi="Calibri" w:cs="Arial"/>
                <w:sz w:val="20"/>
                <w:szCs w:val="20"/>
              </w:rPr>
              <w:t>ем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7049B7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7E1B9F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244582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8554B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7E1B9F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5615C7">
              <w:rPr>
                <w:rFonts w:ascii="Calibri" w:hAnsi="Calibri"/>
                <w:sz w:val="20"/>
                <w:szCs w:val="20"/>
              </w:rPr>
              <w:t>я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7E1B9F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7E1B9F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>В случае, если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6D64C0" w:rsidRPr="007E1B9F" w:rsidRDefault="00707A0C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ю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B42723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B42723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Поставщик предоставляет Покупателю право изменить общее количество поставляемого Товара в пределах согласованного опциона, указанного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>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Условие об опционе Покупателя, сформулированное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риложении), является безотзывной офертой Поставщика в отношении уменьшения или увеличения количества Товара. Право на опцион предоставляется Покупателю без взимания дополнительной платы.</w:t>
            </w:r>
            <w:r w:rsidRPr="001E75CF">
              <w:rPr>
                <w:rFonts w:ascii="Calibri" w:hAnsi="Calibri"/>
                <w:color w:val="1F497D"/>
                <w:sz w:val="20"/>
                <w:szCs w:val="20"/>
              </w:rPr>
              <w:t xml:space="preserve"> 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Срок действия оферты указывается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Под опционом понимается право Покупателя уменьшить (-) или увеличить (+) количество </w:t>
            </w:r>
            <w:r w:rsidRPr="001E75CF">
              <w:rPr>
                <w:rFonts w:ascii="Calibri" w:hAnsi="Calibri"/>
                <w:sz w:val="20"/>
                <w:szCs w:val="20"/>
              </w:rPr>
              <w:lastRenderedPageBreak/>
              <w:t xml:space="preserve">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</w:t>
            </w:r>
            <w:r>
              <w:rPr>
                <w:rFonts w:ascii="Calibri" w:hAnsi="Calibri"/>
                <w:sz w:val="20"/>
                <w:szCs w:val="20"/>
              </w:rPr>
              <w:t>Спецификации</w:t>
            </w:r>
            <w:r w:rsidRPr="001E75CF">
              <w:rPr>
                <w:rFonts w:ascii="Calibri" w:hAnsi="Calibri"/>
                <w:sz w:val="20"/>
                <w:szCs w:val="20"/>
              </w:rPr>
              <w:t>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Заявление Покупателя об использовании опциона является акцептом оферты Поставщика  и осуществляется в следующем порядке: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При использовании опциона Покупатель обязан заблаговременно сообщить об этом Поставщику, направив ему письменное уведомление об использовании опциона в сторону уменьшения либо заявку на использование опциона в сторону увеличения. Срок для направления уведомления об использовании опциона в сторону уменьшения/заявки на использование опциона в сторону увеличения устанавливается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риложении). 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период поставки; наименование Грузополучателя.</w:t>
            </w:r>
          </w:p>
          <w:p w:rsidR="002061A2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Поставщик, получивший заявку на использование опциона Покупателя в сторону увеличения в пределах согласованного в  количества, не вправе отказаться от поставки заявленного Покупателем дополнительного количества Товара по ценам, определенным в</w:t>
            </w:r>
            <w:r>
              <w:rPr>
                <w:rFonts w:ascii="Calibri" w:hAnsi="Calibri"/>
                <w:sz w:val="20"/>
                <w:szCs w:val="20"/>
              </w:rPr>
              <w:t xml:space="preserve"> 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313B33" w:rsidRPr="007E1B9F" w:rsidRDefault="00313B33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Срок действия опциона признается равным сроку действия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9660" w:type="dxa"/>
            <w:gridSpan w:val="2"/>
          </w:tcPr>
          <w:p w:rsidR="00421E54" w:rsidRPr="007E1B9F" w:rsidRDefault="006D64C0" w:rsidP="003C3E60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7E1B9F" w:rsidTr="00160A16">
        <w:tc>
          <w:tcPr>
            <w:tcW w:w="900" w:type="dxa"/>
          </w:tcPr>
          <w:p w:rsidR="009E18EF" w:rsidRPr="007E1B9F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>, и п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7E1B9F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с даты получения Поставщиком соответствующего уведомления Покупателя.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случае,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 В этом случае право собственности на Товар перейдет к Покупателю с даты предоставления всех документов, предусмотренных Договором и/или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7E1B9F" w:rsidRDefault="009C735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7E1B9F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7E1B9F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>Базис поставки Товара, график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 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сроки поставки</w:t>
            </w:r>
            <w:r w:rsidR="00AA2E16">
              <w:rPr>
                <w:rFonts w:ascii="Calibri" w:hAnsi="Calibri"/>
                <w:sz w:val="20"/>
                <w:szCs w:val="20"/>
              </w:rPr>
              <w:t>, а также иные условия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оговариваются по каждой партии Товара отдельно и отражаются в Спецификации (</w:t>
            </w:r>
            <w:r w:rsidR="00B42723">
              <w:rPr>
                <w:rFonts w:ascii="Calibri" w:hAnsi="Calibri"/>
                <w:sz w:val="20"/>
                <w:szCs w:val="20"/>
              </w:rPr>
              <w:t>П</w:t>
            </w:r>
            <w:r w:rsidRPr="00160E1B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>
              <w:rPr>
                <w:rFonts w:ascii="Calibri" w:hAnsi="Calibri"/>
                <w:sz w:val="20"/>
                <w:szCs w:val="20"/>
              </w:rPr>
              <w:t xml:space="preserve"> 1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7E1B9F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(</w:t>
            </w:r>
            <w:r w:rsidRPr="007E1B9F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7E1B9F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7E1B9F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и риск случайной гибели переходят к Покупателю с даты поставки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иным видом транспорта - дата товаротранспортной/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авианакладной/багажной квитанции/накладной водного транспорта или товарной накладной.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и риск случайной гибели переходят к Покупателю с даты поставки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7E1B9F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течение </w:t>
            </w:r>
            <w:r w:rsidR="003B0E48" w:rsidRPr="001F5687">
              <w:rPr>
                <w:rFonts w:ascii="Calibri" w:hAnsi="Calibri"/>
                <w:sz w:val="20"/>
                <w:szCs w:val="20"/>
                <w:highlight w:val="yellow"/>
              </w:rPr>
              <w:t>60</w:t>
            </w:r>
            <w:r w:rsidRPr="001F5687">
              <w:rPr>
                <w:rFonts w:ascii="Calibri" w:hAnsi="Calibri"/>
                <w:sz w:val="20"/>
                <w:szCs w:val="20"/>
                <w:highlight w:val="yellow"/>
              </w:rPr>
              <w:t xml:space="preserve"> 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даты </w:t>
            </w:r>
            <w:r w:rsidR="003D521D" w:rsidRPr="007E1B9F">
              <w:rPr>
                <w:rFonts w:ascii="Calibri" w:hAnsi="Calibri"/>
                <w:sz w:val="20"/>
                <w:szCs w:val="20"/>
              </w:rPr>
              <w:t xml:space="preserve">прибытия Товара в пункт назначения </w:t>
            </w:r>
            <w:r w:rsidRPr="007E1B9F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7E1B9F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реквизитам,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r w:rsidR="00397101" w:rsidRPr="007E1B9F">
              <w:rPr>
                <w:rFonts w:ascii="Calibri" w:hAnsi="Calibri"/>
                <w:sz w:val="20"/>
                <w:szCs w:val="20"/>
              </w:rPr>
              <w:t>с даты поставки на указанных условиях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7E1B9F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7E1B9F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7E1B9F" w:rsidTr="00160A16">
        <w:tc>
          <w:tcPr>
            <w:tcW w:w="900" w:type="dxa"/>
          </w:tcPr>
          <w:p w:rsidR="00D62A5E" w:rsidRPr="007E1B9F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4.2.4.</w:t>
            </w:r>
          </w:p>
        </w:tc>
        <w:tc>
          <w:tcPr>
            <w:tcW w:w="9660" w:type="dxa"/>
            <w:gridSpan w:val="2"/>
          </w:tcPr>
          <w:p w:rsidR="00D62A5E" w:rsidRPr="007E1B9F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7E1B9F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ются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с даты устранения обстоятельств, препятствующих признанию обязательств Поставщика исполненными.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с даты отгрузки.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отгрузке Товара иным видом транспорта Поставщик обязан в течение суток с даты отгрузки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7E1B9F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7E1B9F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должен до даты отгрузки в письменном виде запросить согласие Покупателя на досрочную поставку Товара. В случае не получения письменного согласия Покупателя</w:t>
            </w:r>
            <w:r w:rsidR="00E33383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 Если Поставщик не выполнит требование Покупателя, 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>Покупатель вправе реализовать Товар либо возвратить его Поставщику в порядке</w:t>
            </w:r>
            <w:r w:rsidR="00E33383" w:rsidRPr="001951DB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);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случае,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</w:t>
            </w:r>
            <w:r w:rsidR="00EB3AFF" w:rsidRPr="0013680B">
              <w:rPr>
                <w:rFonts w:ascii="Calibri" w:hAnsi="Calibri"/>
                <w:bCs/>
                <w:sz w:val="20"/>
                <w:szCs w:val="20"/>
              </w:rPr>
              <w:t xml:space="preserve">по расценкам, указанным в Приложении </w:t>
            </w:r>
            <w:r w:rsidR="0013680B" w:rsidRPr="0013680B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7E1B9F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с даты наступления срока поставки (периода поставки), определенного Договором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4.7</w:t>
            </w:r>
            <w:r w:rsidR="00645A34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Покупателя </w:t>
            </w:r>
            <w:r w:rsidR="0037621A" w:rsidRPr="007E1B9F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предоставить Покупателю полный список лиц, у которых Поставщик закупает Товар, подлежащий поставке, </w:t>
            </w:r>
            <w:r w:rsidRPr="001E316A">
              <w:rPr>
                <w:rFonts w:ascii="Calibri" w:hAnsi="Calibri"/>
                <w:bCs/>
                <w:sz w:val="20"/>
                <w:szCs w:val="20"/>
              </w:rPr>
              <w:t>или комплектующие для производства Товара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E33383" w:rsidRPr="007E1B9F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 месте нахождения склада Покупателя (Грузополучателя /Получателя) Товара.</w:t>
            </w:r>
          </w:p>
          <w:p w:rsidR="006D64C0" w:rsidRPr="007E1B9F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7E1B9F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 числе от любых воздействий, ухудшающих его качество, и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="00C750E1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7E1B9F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7E1B9F">
              <w:rPr>
                <w:rFonts w:ascii="Calibri" w:hAnsi="Calibri"/>
                <w:sz w:val="20"/>
                <w:szCs w:val="20"/>
              </w:rPr>
              <w:t>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7E1B9F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7E1B9F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>
              <w:rPr>
                <w:rFonts w:ascii="Calibri" w:hAnsi="Calibri"/>
                <w:sz w:val="20"/>
                <w:szCs w:val="20"/>
              </w:rPr>
              <w:t>5</w:t>
            </w:r>
            <w:r w:rsidR="004A72CD" w:rsidRPr="001C136E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7E1B9F">
              <w:rPr>
                <w:rFonts w:ascii="Calibri" w:hAnsi="Calibri"/>
                <w:sz w:val="20"/>
                <w:szCs w:val="20"/>
              </w:rPr>
              <w:t>,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>
              <w:rPr>
                <w:rFonts w:ascii="Calibri" w:hAnsi="Calibri" w:cs="Times New Roman"/>
              </w:rPr>
              <w:t>3 (трех)</w:t>
            </w:r>
            <w:r w:rsidRPr="007E1B9F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7E1B9F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7E1B9F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7E1B9F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том случае, если одна из 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торон отказывается подписывать акт,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>или же не подписывает его в установленны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7E1B9F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5.3.</w:t>
            </w:r>
          </w:p>
        </w:tc>
        <w:tc>
          <w:tcPr>
            <w:tcW w:w="9660" w:type="dxa"/>
            <w:gridSpan w:val="2"/>
          </w:tcPr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7E1B9F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7E1B9F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более </w:t>
            </w:r>
            <w:r w:rsidR="003B0E48" w:rsidRPr="002E183A">
              <w:rPr>
                <w:rFonts w:ascii="Calibri" w:hAnsi="Calibri"/>
                <w:sz w:val="20"/>
                <w:szCs w:val="20"/>
                <w:highlight w:val="lightGray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подписания Акта о выявленных недостатках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7E1B9F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срока устранения недостатков и/или доукомплектования Товара</w:t>
            </w:r>
            <w:r w:rsidR="00AA0F99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к</w:t>
            </w:r>
            <w:r w:rsidRPr="007E1B9F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>а также стоимост</w:t>
            </w:r>
            <w:r w:rsidR="004A72CD">
              <w:rPr>
                <w:rFonts w:ascii="Calibri" w:hAnsi="Calibri"/>
                <w:sz w:val="20"/>
                <w:szCs w:val="20"/>
              </w:rPr>
              <w:t>ь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 xml:space="preserve"> каждого компонента, входящего в комплект</w:t>
            </w:r>
            <w:r w:rsidRPr="007E1B9F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7E1B9F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7E1B9F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.</w:t>
            </w:r>
            <w:r w:rsidR="00CB7306" w:rsidRPr="007E1B9F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7E1B9F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7E1B9F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7E1B9F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7E1B9F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81B57" w:rsidRPr="007E1B9F" w:rsidTr="00160A16">
        <w:tc>
          <w:tcPr>
            <w:tcW w:w="900" w:type="dxa"/>
          </w:tcPr>
          <w:p w:rsidR="00381B57" w:rsidRPr="007E1B9F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7E1B9F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в двух экземплярах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по форме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в Приложении </w:t>
            </w:r>
            <w:r w:rsidR="007C37DE" w:rsidRPr="002005A9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 настоящему Договору.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A705F1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по форме МХ-3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1 месяц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, акты и счета-фактуры выставляются 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2E183A">
              <w:rPr>
                <w:rFonts w:ascii="Calibri" w:hAnsi="Calibri"/>
                <w:bCs/>
                <w:sz w:val="20"/>
                <w:szCs w:val="20"/>
                <w:highlight w:val="lightGray"/>
              </w:rPr>
              <w:t>5 (пяти)</w:t>
            </w:r>
            <w:r w:rsidR="00947966" w:rsidRPr="002E183A">
              <w:rPr>
                <w:rFonts w:ascii="Calibri" w:hAnsi="Calibri"/>
                <w:bCs/>
                <w:sz w:val="20"/>
                <w:szCs w:val="20"/>
                <w:highlight w:val="lightGray"/>
              </w:rPr>
              <w:t xml:space="preserve"> дней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по завершении 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Поставщик в течение 1-го рабочего дня со дня получения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>(в случае, если одновременно с Актом оказанных услуг по хранению товара был направлен Акт о возврате Товара, сданного на хранение по форме МХ-3, последний Акт подписывается в тот же срок, что и Акт оказанных услуг по хранению Товара).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нарушения сроков для подписания актов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Акта оказанных услуг по хранению Товара,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7E1B9F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Подписание актов по форме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2005A9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</w:t>
            </w:r>
            <w:r w:rsidR="001D3F25"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81B57" w:rsidRPr="007E1B9F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Pr="008F1CE1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(МХ-1)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,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</w:t>
            </w:r>
            <w:r>
              <w:rPr>
                <w:rFonts w:ascii="Calibri" w:hAnsi="Calibri"/>
                <w:bCs/>
                <w:sz w:val="20"/>
                <w:szCs w:val="20"/>
              </w:rPr>
              <w:t>и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2917B4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</w:tc>
      </w:tr>
      <w:tr w:rsidR="00403562" w:rsidRPr="007E1B9F" w:rsidTr="00160A16">
        <w:tc>
          <w:tcPr>
            <w:tcW w:w="900" w:type="dxa"/>
          </w:tcPr>
          <w:p w:rsidR="00403562" w:rsidRPr="007E1B9F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7E1B9F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7E1B9F" w:rsidRDefault="003E7DA3" w:rsidP="002E183A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за поставленный Товар осуществляется </w:t>
            </w:r>
            <w:r w:rsidRPr="00C77191">
              <w:rPr>
                <w:rFonts w:ascii="Calibri" w:hAnsi="Calibri"/>
                <w:sz w:val="20"/>
                <w:szCs w:val="20"/>
              </w:rPr>
              <w:t>через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30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 xml:space="preserve"> (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тридцать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 xml:space="preserve">) календарных дней, но не позднее 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60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 xml:space="preserve"> (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шестьдесят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>)</w:t>
            </w:r>
            <w:r>
              <w:rPr>
                <w:rFonts w:ascii="Calibri" w:hAnsi="Calibri"/>
                <w:sz w:val="20"/>
                <w:szCs w:val="20"/>
              </w:rPr>
              <w:t xml:space="preserve"> календарных дней,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даты исполнения обязательств по поставке Товара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получения Покупателем документов, указанных в п. 7.1. и 7.2 настоящего Договора (в зависимости от того, что произойдет позднее), и при условии предоставления оригинала счета-фактуры</w:t>
            </w:r>
            <w:r>
              <w:rPr>
                <w:rFonts w:ascii="Calibri" w:hAnsi="Calibri"/>
                <w:sz w:val="20"/>
                <w:szCs w:val="20"/>
              </w:rPr>
              <w:t xml:space="preserve"> и товарной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позднее, чем за 10 (десять) дней до наступления последнего дня срока оплаты. Если счет-фактура получена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с даты получения Покупателем оригинала счета-фактуры без применения к Покупателю штрафных санкций за несвоевременную оплату.</w:t>
            </w:r>
          </w:p>
        </w:tc>
      </w:tr>
      <w:tr w:rsidR="008A2405" w:rsidRPr="007E1B9F" w:rsidTr="00160A16">
        <w:tc>
          <w:tcPr>
            <w:tcW w:w="900" w:type="dxa"/>
          </w:tcPr>
          <w:p w:rsidR="008A2405" w:rsidRPr="007E1B9F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6.3.</w:t>
            </w:r>
          </w:p>
        </w:tc>
        <w:tc>
          <w:tcPr>
            <w:tcW w:w="9660" w:type="dxa"/>
            <w:gridSpan w:val="2"/>
          </w:tcPr>
          <w:p w:rsidR="008A2405" w:rsidRPr="007E1B9F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del w:id="4" w:author="Елена В. Куприянова" w:date="2017-10-23T14:20:00Z">
              <w:r w:rsidDel="002E183A">
                <w:rPr>
                  <w:rFonts w:ascii="Calibri" w:hAnsi="Calibri"/>
                  <w:sz w:val="20"/>
                  <w:szCs w:val="20"/>
                </w:rPr>
                <w:delTex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delText>
              </w:r>
              <w:r w:rsidR="004805F2" w:rsidDel="002E183A">
                <w:rPr>
                  <w:rFonts w:ascii="Calibri" w:hAnsi="Calibri"/>
                  <w:sz w:val="20"/>
                  <w:szCs w:val="20"/>
                </w:rPr>
                <w:delText>не начисляются.</w:delText>
              </w:r>
            </w:del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3E7DA3" w:rsidP="002E183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</w:t>
            </w:r>
            <w:r>
              <w:rPr>
                <w:rFonts w:ascii="Calibri" w:hAnsi="Calibri"/>
                <w:sz w:val="20"/>
                <w:szCs w:val="20"/>
              </w:rPr>
              <w:t>не ранее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30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 xml:space="preserve"> (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тридцать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>) календарных дней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с даты наступления срока поставки (периода поставки) указанной партии Товара в соответствии с графиком поставки, указанным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 предоставления оригинала счета-фактуры.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7E1B9F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средств с расчетного счета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>
              <w:rPr>
                <w:rFonts w:ascii="Calibri" w:hAnsi="Calibri"/>
                <w:sz w:val="20"/>
                <w:szCs w:val="20"/>
              </w:rPr>
              <w:t>С</w:t>
            </w:r>
            <w:r w:rsidR="00F7421C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</w:t>
            </w:r>
            <w:r w:rsidR="001B09BD" w:rsidRPr="001B09BD">
              <w:rPr>
                <w:rFonts w:ascii="Calibri" w:hAnsi="Calibri"/>
                <w:sz w:val="20"/>
                <w:szCs w:val="20"/>
              </w:rPr>
              <w:t xml:space="preserve">Центральным Банком Российской Федерации </w:t>
            </w:r>
            <w:r w:rsidRPr="007E1B9F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с даты получения соответствующего требования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на момент наступления срока исполнения обязательства Покупателя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7E1B9F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7E1B9F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настоящего Договора на основании счета, выставленного Покупателем, в течение 5 рабочих дней с момента его получения. В случае,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7E1B9F" w:rsidTr="00160A16">
        <w:tc>
          <w:tcPr>
            <w:tcW w:w="900" w:type="dxa"/>
          </w:tcPr>
          <w:p w:rsidR="008C0E88" w:rsidRPr="007E1B9F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7E1B9F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ул. Ф. Энгельса, д. 32, стр.1.</w:t>
            </w:r>
          </w:p>
          <w:p w:rsidR="00BB7C71" w:rsidRPr="007E1B9F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5" w:name="ТекстовоеПоле174"/>
            <w:r w:rsidR="00D7568D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5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6.12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2005A9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7E1B9F">
              <w:rPr>
                <w:rFonts w:ascii="Calibri" w:hAnsi="Calibri"/>
                <w:sz w:val="20"/>
                <w:szCs w:val="20"/>
              </w:rPr>
              <w:t xml:space="preserve">копию накладной на Товар </w:t>
            </w:r>
            <w:r w:rsidR="00211B94" w:rsidRPr="002005A9">
              <w:rPr>
                <w:rFonts w:ascii="Calibri" w:hAnsi="Calibri"/>
                <w:sz w:val="20"/>
                <w:szCs w:val="20"/>
              </w:rPr>
              <w:t>(ТОРГ-12);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Инструкции по эксплуатации и хранению;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иные документы, предусмотренные в Приложениях к настоящему Договору.</w:t>
            </w:r>
          </w:p>
          <w:p w:rsidR="00A12767" w:rsidRPr="007E1B9F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предоставить следующие документы в указанные сроки: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7E1B9F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7E1B9F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рабочих дней с даты отгрузки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7E1B9F">
              <w:rPr>
                <w:rFonts w:ascii="Calibri" w:hAnsi="Calibri"/>
                <w:sz w:val="20"/>
                <w:szCs w:val="20"/>
              </w:rPr>
              <w:t>абзаце</w:t>
            </w:r>
            <w:r w:rsidRPr="007E1B9F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копию товаротранспортной накладной в течение 2 (двух) рабочих дней с даты отгрузки</w:t>
            </w:r>
            <w:r w:rsidR="0009450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Товара.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2E183A" w:rsidRDefault="00911BA3" w:rsidP="002E183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>
              <w:rPr>
                <w:rFonts w:ascii="Calibri" w:hAnsi="Calibri"/>
                <w:sz w:val="20"/>
                <w:szCs w:val="20"/>
              </w:rPr>
              <w:t xml:space="preserve">с: </w:t>
            </w:r>
            <w:r w:rsidR="002E183A" w:rsidRPr="002E183A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vnipineft</w:t>
            </w:r>
            <w:r w:rsidR="002E183A" w:rsidRPr="002E183A">
              <w:rPr>
                <w:rFonts w:ascii="Calibri" w:hAnsi="Calibri"/>
                <w:color w:val="FF0000"/>
                <w:sz w:val="20"/>
                <w:szCs w:val="20"/>
              </w:rPr>
              <w:t>@</w:t>
            </w:r>
            <w:r w:rsidR="002E183A" w:rsidRPr="002E183A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vnipineft</w:t>
            </w:r>
            <w:r w:rsidR="002E183A" w:rsidRPr="002E183A">
              <w:rPr>
                <w:rFonts w:ascii="Calibri" w:hAnsi="Calibri"/>
                <w:color w:val="FF0000"/>
                <w:sz w:val="20"/>
                <w:szCs w:val="20"/>
              </w:rPr>
              <w:t>.</w:t>
            </w:r>
            <w:r w:rsidR="002E183A" w:rsidRPr="002E183A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ru</w:t>
            </w:r>
          </w:p>
        </w:tc>
      </w:tr>
      <w:tr w:rsidR="006D64C0" w:rsidRPr="00167635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      </w:r>
          </w:p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 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7E1B9F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167635">
              <w:rPr>
                <w:rFonts w:ascii="Calibri" w:hAnsi="Calibri"/>
                <w:sz w:val="20"/>
              </w:rPr>
              <w:t>В случае,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      </w:r>
          </w:p>
          <w:p w:rsidR="00B26D3F" w:rsidRPr="007E1B9F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7E1B9F">
              <w:rPr>
                <w:rFonts w:ascii="Calibri" w:hAnsi="Calibri"/>
                <w:sz w:val="20"/>
                <w:szCs w:val="20"/>
              </w:rPr>
              <w:t>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>
              <w:rPr>
                <w:rFonts w:ascii="Calibri" w:hAnsi="Calibri"/>
                <w:sz w:val="20"/>
                <w:szCs w:val="20"/>
              </w:rPr>
              <w:t>нием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E120D7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2005A9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2005A9">
              <w:rPr>
                <w:rFonts w:ascii="Calibri" w:hAnsi="Calibri"/>
                <w:sz w:val="20"/>
              </w:rPr>
              <w:t>3</w:t>
            </w:r>
            <w:r w:rsidR="0013680B" w:rsidRPr="002005A9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7E1B9F" w:rsidTr="00160A16">
        <w:tc>
          <w:tcPr>
            <w:tcW w:w="900" w:type="dxa"/>
          </w:tcPr>
          <w:p w:rsidR="00423932" w:rsidRPr="007E1B9F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7.5.</w:t>
            </w:r>
          </w:p>
        </w:tc>
        <w:tc>
          <w:tcPr>
            <w:tcW w:w="9660" w:type="dxa"/>
            <w:gridSpan w:val="2"/>
          </w:tcPr>
          <w:p w:rsidR="00423932" w:rsidRPr="007E1B9F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0C5703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с даты отгрузки Товара по адресу: </w:t>
            </w:r>
            <w:r w:rsidR="00CE6A09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ул. Ф. Энгельса, д. 32, стр.1.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5703">
              <w:rPr>
                <w:rFonts w:ascii="Calibri" w:hAnsi="Calibri"/>
                <w:sz w:val="20"/>
                <w:szCs w:val="20"/>
              </w:rPr>
              <w:t xml:space="preserve">По этому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7E1B9F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7E1B9F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7E1B9F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7E1B9F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</w:t>
            </w:r>
            <w:r w:rsidRPr="002917B4">
              <w:rPr>
                <w:rFonts w:ascii="Calibri" w:hAnsi="Calibri"/>
                <w:sz w:val="20"/>
                <w:szCs w:val="20"/>
              </w:rPr>
              <w:t>а-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фактуры.</w:t>
            </w:r>
          </w:p>
          <w:p w:rsidR="005226FC" w:rsidRPr="007E1B9F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7E1B9F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7E1B9F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7E1B9F">
              <w:rPr>
                <w:rFonts w:ascii="Calibri" w:hAnsi="Calibri"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даты поставки Товара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7E1B9F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8F1CE1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7E1B9F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поставки до даты исполнения Поставщиком обязательств по поставке.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8.1.3.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пунктом 9.6 настоящего Договора,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>
              <w:rPr>
                <w:rFonts w:ascii="Calibri" w:hAnsi="Calibri"/>
                <w:sz w:val="20"/>
                <w:szCs w:val="20"/>
              </w:rPr>
              <w:t>)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и/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м 5.2.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7E1B9F" w:rsidTr="00160A16">
        <w:tc>
          <w:tcPr>
            <w:tcW w:w="900" w:type="dxa"/>
          </w:tcPr>
          <w:p w:rsidR="00B51A91" w:rsidRPr="007E1B9F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7E1B9F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</w:t>
            </w:r>
            <w:r w:rsidRPr="0096157E">
              <w:rPr>
                <w:rFonts w:ascii="Calibri" w:hAnsi="Calibri"/>
                <w:sz w:val="20"/>
                <w:szCs w:val="20"/>
              </w:rPr>
              <w:t xml:space="preserve">Приложении </w:t>
            </w:r>
            <w:r w:rsidR="0096157E">
              <w:rPr>
                <w:rFonts w:ascii="Calibri" w:hAnsi="Calibri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начисляется начиная с 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7E1B9F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7E1B9F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но не ограничиваясь, следующим: расходы, связанные с получением Товара от перевозчика, с организацией процесса приемки (проверки) Товара</w:t>
            </w:r>
            <w:r w:rsidR="006B36F2" w:rsidRPr="006B36F2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7E1B9F">
              <w:rPr>
                <w:rFonts w:ascii="Calibri" w:hAnsi="Calibri"/>
                <w:sz w:val="20"/>
                <w:szCs w:val="20"/>
              </w:rPr>
              <w:t>, с вызовом представителей Поставщика и/или привлечением незаинтересованных лиц, с погрузочно-разгрузочными работами, с 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</w:t>
            </w:r>
            <w:r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до начала срока, установленного в соответствующем Приложении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</w:t>
            </w:r>
            <w:r>
              <w:rPr>
                <w:rFonts w:ascii="Calibri" w:hAnsi="Calibri"/>
                <w:sz w:val="20"/>
                <w:szCs w:val="20"/>
              </w:rPr>
              <w:t>5 % от стоимости поставленного 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за каждый факт досрочной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>
              <w:rPr>
                <w:rFonts w:ascii="Calibri" w:hAnsi="Calibri"/>
                <w:sz w:val="20"/>
                <w:szCs w:val="20"/>
              </w:rPr>
              <w:t>С</w:t>
            </w:r>
            <w:r w:rsidR="00B55BE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55BE0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7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>
              <w:rPr>
                <w:rFonts w:ascii="Calibri" w:hAnsi="Calibri"/>
                <w:sz w:val="20"/>
                <w:szCs w:val="20"/>
              </w:rPr>
              <w:t>Поставщика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</w:t>
            </w:r>
            <w:r>
              <w:rPr>
                <w:rFonts w:ascii="Calibri" w:hAnsi="Calibri"/>
                <w:sz w:val="20"/>
                <w:szCs w:val="20"/>
              </w:rPr>
              <w:t xml:space="preserve"> 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034206">
              <w:rPr>
                <w:rFonts w:ascii="Calibri" w:hAnsi="Calibri"/>
                <w:sz w:val="20"/>
                <w:szCs w:val="20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Покупатель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>
              <w:rPr>
                <w:rFonts w:ascii="Calibri" w:hAnsi="Calibri"/>
                <w:sz w:val="20"/>
                <w:szCs w:val="20"/>
              </w:rPr>
              <w:t>№2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FA300A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>
              <w:rPr>
                <w:rFonts w:ascii="Calibri" w:hAnsi="Calibri"/>
                <w:sz w:val="20"/>
                <w:szCs w:val="20"/>
              </w:rPr>
              <w:t>ации</w:t>
            </w:r>
            <w:r w:rsidR="003B391E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</w:t>
            </w:r>
            <w:r w:rsidR="007F4CA6">
              <w:rPr>
                <w:rFonts w:ascii="Calibri" w:hAnsi="Calibri"/>
                <w:sz w:val="20"/>
                <w:szCs w:val="20"/>
              </w:rPr>
              <w:t>п</w:t>
            </w:r>
            <w:r w:rsidR="00C40E35">
              <w:rPr>
                <w:rFonts w:ascii="Calibri" w:hAnsi="Calibri"/>
                <w:sz w:val="20"/>
                <w:szCs w:val="20"/>
              </w:rPr>
              <w:t>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7E1B9F" w:rsidTr="00160A16">
        <w:tc>
          <w:tcPr>
            <w:tcW w:w="900" w:type="dxa"/>
          </w:tcPr>
          <w:p w:rsidR="00AA1CAA" w:rsidRPr="007E1B9F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7E1B9F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договорились, что во всех случаях установления неустойки в процентах от стоимости Товара, неустойка рассчитывается исходя из стоимости Товара включая НДС.</w:t>
            </w:r>
          </w:p>
        </w:tc>
      </w:tr>
      <w:tr w:rsidR="00C40E35" w:rsidRPr="007E1B9F" w:rsidTr="00160A16">
        <w:tc>
          <w:tcPr>
            <w:tcW w:w="900" w:type="dxa"/>
          </w:tcPr>
          <w:p w:rsidR="00C40E35" w:rsidRPr="007E1B9F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C40E35" w:rsidRPr="007E1B9F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в счет уплаты таких штрафных санкций.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эксплуатации. Гарантийный срок на Товар составляет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639D5">
              <w:rPr>
                <w:rFonts w:ascii="Calibri" w:hAnsi="Calibri"/>
                <w:sz w:val="20"/>
                <w:szCs w:val="20"/>
              </w:rPr>
              <w:t>не менее 12 меся</w:t>
            </w:r>
            <w:r>
              <w:rPr>
                <w:rFonts w:ascii="Calibri" w:hAnsi="Calibri"/>
                <w:sz w:val="20"/>
                <w:szCs w:val="20"/>
              </w:rPr>
              <w:t>ц</w:t>
            </w:r>
            <w:r w:rsidRPr="00A639D5">
              <w:rPr>
                <w:rFonts w:ascii="Calibri" w:hAnsi="Calibri"/>
                <w:sz w:val="20"/>
                <w:szCs w:val="20"/>
              </w:rPr>
              <w:t>ев с даты поставки.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Продолжительность Гарантийного срока на каждое наименование Товара указывается в гарантийных обязательствах Поставщика, предоставляемых в соответствии с п. 7.1 настоящего Договора.  В случае 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Договора, Поставщик в течение </w:t>
            </w:r>
            <w:r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 момента получения Акта о выявленных недостатках Товара обязан устранить несоответствие или</w:t>
            </w:r>
            <w:r w:rsidRPr="007E1B9F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Даты устранения недостатков/замены Товара подтверждаются в порядке, аналогичном предусмотренному пунктом 5.5.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1735C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 w:rsidR="002E183A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110"/>
                  <w:enabled/>
                  <w:calcOnExit w:val="0"/>
                  <w:textInput>
                    <w:default w:val="Арбитражном суде г.Москвы (указывать суд по согласованию с юридической службой)"/>
                  </w:textInput>
                </w:ffData>
              </w:fldChar>
            </w:r>
            <w:bookmarkStart w:id="6" w:name="ТекстовоеПоле110"/>
            <w:r w:rsidR="002E183A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2E183A">
              <w:rPr>
                <w:rFonts w:ascii="Calibri" w:hAnsi="Calibri"/>
                <w:sz w:val="20"/>
                <w:szCs w:val="20"/>
              </w:rPr>
            </w:r>
            <w:r w:rsidR="002E183A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2E183A">
              <w:rPr>
                <w:rFonts w:ascii="Calibri" w:hAnsi="Calibri"/>
                <w:noProof/>
                <w:sz w:val="20"/>
                <w:szCs w:val="20"/>
              </w:rPr>
              <w:t>Арбитражном суде г.Москвы (указывать суд по согласованию с юридической службой)</w:t>
            </w:r>
            <w:r w:rsidR="002E183A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6"/>
            <w:r w:rsidR="00F1735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303"/>
                  <w:enabled/>
                  <w:calcOnExit w:val="0"/>
                  <w:textInput>
                    <w:default w:val="; или для договоров с нерезидентами - Международном коммерческом арбитражном суде при Торгово-промышленной палате РФ"/>
                  </w:textInput>
                </w:ffData>
              </w:fldChar>
            </w:r>
            <w:bookmarkStart w:id="7" w:name="ТекстовоеПоле303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; или для договоров с нерезидентами - Международном коммерческом арбитражном суде при Торгово-промышленной палате РФ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7"/>
          </w:p>
          <w:p w:rsidR="00332714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 может быть расторгнут  по письменному заявлению любой из сторон.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обстоятельств Стороны осуществляют окончательные взаиморасчеты.</w:t>
            </w:r>
          </w:p>
          <w:p w:rsidR="006D64C0" w:rsidRPr="00FA5153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Договор вступает в силу с даты его подписания обеими Сторонами и действует до</w:t>
            </w:r>
            <w:r w:rsidR="00D7568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>
              <w:rPr>
                <w:rFonts w:ascii="Calibri" w:hAnsi="Calibri"/>
                <w:sz w:val="20"/>
                <w:szCs w:val="20"/>
              </w:rPr>
              <w:t>__________________</w:t>
            </w:r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r w:rsidR="002C2565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но в любом случае до полного исполнения Сторонами своих обязательств.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7E1B9F" w:rsidTr="0096157E">
        <w:trPr>
          <w:trHeight w:val="561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7E1B9F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7E1B9F" w:rsidTr="00160A16">
        <w:trPr>
          <w:trHeight w:val="361"/>
        </w:trPr>
        <w:tc>
          <w:tcPr>
            <w:tcW w:w="900" w:type="dxa"/>
          </w:tcPr>
          <w:p w:rsidR="00873A9F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Pr="00FA5153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</w:tc>
      </w:tr>
      <w:tr w:rsidR="006D64C0" w:rsidRPr="007E1B9F" w:rsidTr="00160A16">
        <w:trPr>
          <w:trHeight w:val="361"/>
        </w:trPr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7E1B9F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7E1B9F" w:rsidTr="0096157E">
        <w:trPr>
          <w:trHeight w:val="252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7E1B9F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7E1B9F" w:rsidTr="00EF77DB">
        <w:trPr>
          <w:trHeight w:val="80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Поставщик обязуется вернуть уплаченную за Товар денежную сумму не позднее 7 календарных дней с даты получения соответствующего требования от Покупателя.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      </w:r>
          </w:p>
          <w:p w:rsidR="006D64C0" w:rsidRPr="007E1B9F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</w:tc>
      </w:tr>
      <w:tr w:rsidR="0022362D" w:rsidRPr="007E1B9F" w:rsidTr="0096157E">
        <w:trPr>
          <w:trHeight w:val="281"/>
        </w:trPr>
        <w:tc>
          <w:tcPr>
            <w:tcW w:w="900" w:type="dxa"/>
          </w:tcPr>
          <w:p w:rsidR="0022362D" w:rsidRPr="007E1B9F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7E1B9F" w:rsidTr="00160A16">
        <w:trPr>
          <w:trHeight w:val="573"/>
        </w:trPr>
        <w:tc>
          <w:tcPr>
            <w:tcW w:w="900" w:type="dxa"/>
          </w:tcPr>
          <w:p w:rsidR="0022362D" w:rsidRPr="007E1B9F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47155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4715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7E1B9F" w:rsidTr="00160A16">
        <w:trPr>
          <w:trHeight w:val="573"/>
        </w:trPr>
        <w:tc>
          <w:tcPr>
            <w:tcW w:w="900" w:type="dxa"/>
          </w:tcPr>
          <w:p w:rsidR="00877015" w:rsidRPr="007E1B9F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47155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87701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7E1B9F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      </w:r>
          </w:p>
        </w:tc>
      </w:tr>
      <w:tr w:rsidR="0022362D" w:rsidRPr="007E1B9F" w:rsidTr="00382762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  <w:r w:rsidR="00877015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даты внесения таких изменений предоставить соответствующую  информацию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отправления с описью вложения. Датой предоставления Информации является дата получения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почтового отправления. Дополнительно Информация предоставляется на электронном носителе. </w:t>
            </w:r>
          </w:p>
          <w:p w:rsidR="0022362D" w:rsidRPr="007E1B9F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Указанное в настоящем пункте условие является существенным условием настоящего Договора в соответствии с ч. 1 ст. 432 ГК РФ.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0A55F4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1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0A55F4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Приложению № </w:t>
            </w:r>
            <w:r w:rsidR="00F16277" w:rsidRPr="002005A9">
              <w:rPr>
                <w:rFonts w:ascii="Calibri" w:hAnsi="Calibri"/>
                <w:sz w:val="20"/>
                <w:szCs w:val="20"/>
              </w:rPr>
              <w:t>8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32662">
              <w:rPr>
                <w:rFonts w:ascii="Calibri" w:hAnsi="Calibri"/>
                <w:sz w:val="20"/>
                <w:szCs w:val="20"/>
              </w:rPr>
              <w:t>к настоящему с Договору.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2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C32662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</w:p>
          <w:p w:rsidR="003974B2" w:rsidRPr="000A55F4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7E1B9F" w:rsidTr="003974B2">
        <w:trPr>
          <w:trHeight w:val="299"/>
        </w:trPr>
        <w:tc>
          <w:tcPr>
            <w:tcW w:w="900" w:type="dxa"/>
          </w:tcPr>
          <w:p w:rsidR="00140A57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140A57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r w:rsidRPr="00140A57">
              <w:rPr>
                <w:rFonts w:ascii="Calibri" w:hAnsi="Calibri"/>
                <w:b/>
                <w:bCs/>
                <w:sz w:val="20"/>
                <w:szCs w:val="20"/>
              </w:rPr>
              <w:t>Требования по конфиденциальности.</w:t>
            </w:r>
          </w:p>
        </w:tc>
      </w:tr>
      <w:tr w:rsidR="00140A57" w:rsidRPr="007E1B9F" w:rsidTr="00562415">
        <w:trPr>
          <w:trHeight w:val="1553"/>
        </w:trPr>
        <w:tc>
          <w:tcPr>
            <w:tcW w:w="900" w:type="dxa"/>
          </w:tcPr>
          <w:p w:rsidR="00140A57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6</w:t>
            </w:r>
            <w:r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0A55F4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7E1B9F" w:rsidTr="0096157E">
        <w:trPr>
          <w:trHeight w:val="425"/>
        </w:trPr>
        <w:tc>
          <w:tcPr>
            <w:tcW w:w="900" w:type="dxa"/>
          </w:tcPr>
          <w:p w:rsidR="0022362D" w:rsidRPr="007E1B9F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>. Прочие условия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140A57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="0022362D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7E1B9F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7E1B9F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7E1B9F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, электронная почта,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</w:p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7E1B9F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7E1B9F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Направление уведомления по </w:t>
            </w:r>
            <w:r>
              <w:rPr>
                <w:rFonts w:ascii="Calibri" w:hAnsi="Calibri"/>
                <w:sz w:val="20"/>
                <w:szCs w:val="20"/>
              </w:rPr>
              <w:t>электронной почте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обеспечивать наличие </w:t>
            </w:r>
            <w:r>
              <w:rPr>
                <w:rFonts w:ascii="Calibri" w:hAnsi="Calibri"/>
                <w:sz w:val="20"/>
                <w:szCs w:val="20"/>
              </w:rPr>
              <w:t>подтверждения доставки/прочтения направленного сообщения</w:t>
            </w:r>
            <w:r w:rsidRPr="007E1B9F">
              <w:rPr>
                <w:rFonts w:ascii="Calibri" w:hAnsi="Calibri"/>
                <w:sz w:val="20"/>
                <w:szCs w:val="20"/>
              </w:rPr>
              <w:t>, позволяюще</w:t>
            </w:r>
            <w:r>
              <w:rPr>
                <w:rFonts w:ascii="Calibri" w:hAnsi="Calibri"/>
                <w:sz w:val="20"/>
                <w:szCs w:val="20"/>
              </w:rPr>
              <w:t>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достоверно установить, что документ был доставлен адресату.</w:t>
            </w:r>
          </w:p>
        </w:tc>
      </w:tr>
      <w:tr w:rsidR="0022362D" w:rsidRPr="007E1B9F" w:rsidTr="0096157E">
        <w:trPr>
          <w:trHeight w:val="469"/>
        </w:trPr>
        <w:tc>
          <w:tcPr>
            <w:tcW w:w="900" w:type="dxa"/>
          </w:tcPr>
          <w:p w:rsidR="0022362D" w:rsidRPr="007E1B9F" w:rsidRDefault="0022362D" w:rsidP="00140A57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Документы, переданные по факсимильной</w:t>
            </w:r>
            <w:r>
              <w:rPr>
                <w:rFonts w:ascii="Calibri" w:hAnsi="Calibri"/>
                <w:sz w:val="20"/>
                <w:szCs w:val="20"/>
              </w:rPr>
              <w:t xml:space="preserve"> и электронной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связи, имеют полную юридическую силу (за исключением счетов-фактур</w:t>
            </w:r>
            <w:r>
              <w:rPr>
                <w:rFonts w:ascii="Calibri" w:hAnsi="Calibri"/>
                <w:sz w:val="20"/>
                <w:szCs w:val="20"/>
              </w:rPr>
              <w:t xml:space="preserve"> и претензионных писем</w:t>
            </w:r>
            <w:r w:rsidRPr="007E1B9F">
              <w:rPr>
                <w:rFonts w:ascii="Calibri" w:hAnsi="Calibri"/>
                <w:sz w:val="20"/>
                <w:szCs w:val="20"/>
              </w:rPr>
              <w:t>). Стороны обязуются осуществить обмен оригиналами документов</w:t>
            </w:r>
            <w:r>
              <w:rPr>
                <w:rFonts w:ascii="Calibri" w:hAnsi="Calibri"/>
                <w:sz w:val="20"/>
                <w:szCs w:val="20"/>
              </w:rPr>
              <w:t xml:space="preserve"> (первичная документация указанная в п. 7.1 и 7.2 Договора)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переданных друг другу с использованием факсимильных аппаратов, в течение 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дней. Риск искажения информации несет Сторона, направившая  информацию.</w:t>
            </w:r>
          </w:p>
        </w:tc>
      </w:tr>
      <w:tr w:rsidR="0022362D" w:rsidRPr="007E1B9F" w:rsidTr="0096157E">
        <w:trPr>
          <w:trHeight w:val="510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составлен в письменной форме в </w:t>
            </w:r>
            <w:r>
              <w:rPr>
                <w:rFonts w:ascii="Calibri" w:hAnsi="Calibri"/>
                <w:sz w:val="20"/>
                <w:szCs w:val="20"/>
              </w:rPr>
              <w:t xml:space="preserve">двух </w:t>
            </w:r>
            <w:r w:rsidRPr="007E1B9F">
              <w:rPr>
                <w:rFonts w:ascii="Calibri" w:hAnsi="Calibri"/>
                <w:sz w:val="20"/>
                <w:szCs w:val="20"/>
              </w:rPr>
              <w:t>подлинных экземплярах, имеющих равную юридическую силу,</w:t>
            </w:r>
            <w:r>
              <w:rPr>
                <w:rFonts w:ascii="Calibri" w:hAnsi="Calibri"/>
                <w:sz w:val="20"/>
                <w:szCs w:val="20"/>
              </w:rPr>
              <w:t xml:space="preserve"> 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Покупателя и </w:t>
            </w:r>
            <w:r>
              <w:rPr>
                <w:rFonts w:ascii="Calibri" w:hAnsi="Calibri"/>
                <w:sz w:val="20"/>
                <w:szCs w:val="20"/>
              </w:rPr>
              <w:t>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Поставщика.</w:t>
            </w:r>
          </w:p>
        </w:tc>
      </w:tr>
      <w:tr w:rsidR="0022362D" w:rsidRPr="007E1B9F" w:rsidTr="0096157E">
        <w:trPr>
          <w:trHeight w:val="525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7E1B9F" w:rsidTr="00D159BA">
        <w:trPr>
          <w:trHeight w:val="511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247B5D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247B5D">
              <w:rPr>
                <w:rFonts w:ascii="Calibri" w:hAnsi="Calibri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7E1B9F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7E1B9F" w:rsidTr="00F87881">
        <w:trPr>
          <w:trHeight w:val="27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40553" w:rsidRDefault="00640553" w:rsidP="00247B5D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553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8</w:t>
            </w:r>
            <w:r w:rsidRPr="00640553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7E1B9F" w:rsidTr="00566D99">
        <w:trPr>
          <w:trHeight w:val="169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E6DAB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Pr="005E6DAB">
              <w:rPr>
                <w:rFonts w:ascii="Calibri" w:hAnsi="Calibri"/>
                <w:sz w:val="20"/>
                <w:szCs w:val="20"/>
              </w:rPr>
              <w:t xml:space="preserve"> – </w:t>
            </w:r>
            <w:r w:rsidR="00B42723">
              <w:rPr>
                <w:rFonts w:ascii="Calibri" w:hAnsi="Calibri"/>
                <w:sz w:val="20"/>
                <w:szCs w:val="20"/>
              </w:rPr>
              <w:t>Спецификаци</w:t>
            </w:r>
            <w:r w:rsidR="00041704">
              <w:rPr>
                <w:rFonts w:ascii="Calibri" w:hAnsi="Calibri"/>
                <w:sz w:val="20"/>
                <w:szCs w:val="20"/>
              </w:rPr>
              <w:t>я</w:t>
            </w:r>
            <w:r w:rsidRPr="005E6DAB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2005A9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>
              <w:rPr>
                <w:rFonts w:ascii="Calibri" w:hAnsi="Calibri"/>
                <w:sz w:val="20"/>
                <w:szCs w:val="20"/>
              </w:rPr>
              <w:t>а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4 – Прейскурант цен на услуги хранения</w:t>
            </w:r>
            <w:r w:rsidRPr="00D30C56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5 – Форма Акта о выявленных недостатках Товара;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6 – Форма Акта приема-передачи документов -;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7 – Форма Акта оказанных услуг по хранению Товара - отсутствует, не применяется;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8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9 – Поставка Программного обеспечения;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 xml:space="preserve">Приложение 10 – Акт приема-передачи Программного обеспечения </w:t>
            </w:r>
          </w:p>
          <w:p w:rsidR="002005A9" w:rsidRPr="007510CF" w:rsidRDefault="002005A9" w:rsidP="002005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11 – Формы актов МХ-1, МХ-3 -;</w:t>
            </w:r>
          </w:p>
          <w:p w:rsidR="002005A9" w:rsidRPr="00664EDC" w:rsidRDefault="00664EDC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Приложение для нерезидентов.</w:t>
            </w:r>
          </w:p>
          <w:p w:rsidR="00844762" w:rsidRPr="00640553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7E1B9F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7E1B9F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20076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  <w:gridCol w:w="10436"/>
      </w:tblGrid>
      <w:tr w:rsidR="00275B0B" w:rsidRPr="00640553" w:rsidTr="00F1735C">
        <w:trPr>
          <w:gridAfter w:val="1"/>
          <w:wAfter w:w="10436" w:type="dxa"/>
          <w:trHeight w:val="248"/>
        </w:trPr>
        <w:tc>
          <w:tcPr>
            <w:tcW w:w="9640" w:type="dxa"/>
            <w:gridSpan w:val="2"/>
          </w:tcPr>
          <w:p w:rsidR="00E606FE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19</w:t>
            </w:r>
            <w:r w:rsidR="00275B0B" w:rsidRPr="00640553">
              <w:rPr>
                <w:rFonts w:ascii="Calibri" w:hAnsi="Calibri"/>
                <w:b/>
              </w:rPr>
              <w:t xml:space="preserve">. </w:t>
            </w:r>
            <w:r w:rsidR="00275B0B" w:rsidRPr="007E1B9F">
              <w:rPr>
                <w:rFonts w:ascii="Calibri" w:hAnsi="Calibri"/>
                <w:b/>
              </w:rPr>
              <w:t>Реквизиты</w:t>
            </w:r>
            <w:r w:rsidR="00275B0B" w:rsidRPr="00640553">
              <w:rPr>
                <w:rFonts w:ascii="Calibri" w:hAnsi="Calibri"/>
                <w:b/>
              </w:rPr>
              <w:t xml:space="preserve"> </w:t>
            </w:r>
            <w:r w:rsidR="00275B0B" w:rsidRPr="007E1B9F">
              <w:rPr>
                <w:rFonts w:ascii="Calibri" w:hAnsi="Calibri"/>
                <w:b/>
              </w:rPr>
              <w:t>Сторон</w:t>
            </w:r>
          </w:p>
          <w:p w:rsidR="00E43821" w:rsidRPr="00FA5153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623"/>
        </w:trPr>
        <w:tc>
          <w:tcPr>
            <w:tcW w:w="4820" w:type="dxa"/>
          </w:tcPr>
          <w:p w:rsidR="000D1DFA" w:rsidRDefault="000D1DFA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Покупатель: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ОАО «ВНИПИнефть»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Юридический и почтовый адрес: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5005 г"/>
              </w:smartTagPr>
              <w:r w:rsidRPr="000D1DFA">
                <w:rPr>
                  <w:rFonts w:ascii="Calibri" w:hAnsi="Calibri"/>
                  <w:sz w:val="20"/>
                  <w:szCs w:val="20"/>
                </w:rPr>
                <w:t>105005 г</w:t>
              </w:r>
            </w:smartTag>
            <w:r w:rsidRPr="000D1DFA">
              <w:rPr>
                <w:rFonts w:ascii="Calibri" w:hAnsi="Calibri"/>
                <w:sz w:val="20"/>
                <w:szCs w:val="20"/>
              </w:rPr>
              <w:t xml:space="preserve">. Москва ул. Фр. Энгельса, д. 32 стр.1 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ИНН/КПП   7701007624/770101001 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Р/с  40702810400003002968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В Банк «ВБРР» (АО) г.Москва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Кор/с 30101810900000000880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БИК 044525880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ОКВЭД  71.11.1 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ОКПО 150061</w:t>
            </w:r>
          </w:p>
          <w:p w:rsidR="00082C8C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Тел. 495-795-31-30</w:t>
            </w:r>
          </w:p>
          <w:p w:rsidR="000D1DFA" w:rsidRPr="000D1DFA" w:rsidRDefault="000D1DFA" w:rsidP="000D1DFA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Тел. +7 495-795-31-30</w:t>
            </w:r>
          </w:p>
          <w:p w:rsidR="000D1DFA" w:rsidRPr="000D1DFA" w:rsidRDefault="000D1DFA" w:rsidP="000D1DFA">
            <w:pPr>
              <w:widowControl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Адрес эл. почты: </w:t>
            </w:r>
            <w:hyperlink r:id="rId10" w:history="1">
              <w:r w:rsidRPr="000D1DFA">
                <w:rPr>
                  <w:rFonts w:ascii="Calibri" w:hAnsi="Calibri"/>
                  <w:sz w:val="20"/>
                  <w:szCs w:val="20"/>
                </w:rPr>
                <w:t>vnipineft@vnipineft.ru</w:t>
              </w:r>
            </w:hyperlink>
          </w:p>
          <w:p w:rsidR="000D1DFA" w:rsidRPr="000D1DFA" w:rsidRDefault="000D1DFA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7E1B9F" w:rsidRDefault="00F1735C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Поставщик:</w:t>
            </w:r>
          </w:p>
          <w:bookmarkStart w:id="8" w:name="ТекстовоеПоле131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8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Адрес местонахождения:</w:t>
            </w:r>
          </w:p>
          <w:bookmarkStart w:id="9" w:name="ТекстовоеПоле132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9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Почтовый адрес:</w:t>
            </w:r>
          </w:p>
          <w:bookmarkStart w:id="10" w:name="ТекстовоеПоле133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0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Факс: </w:t>
            </w:r>
            <w:bookmarkStart w:id="11" w:name="ТекстовоеПоле134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1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Телефон: </w:t>
            </w:r>
            <w:bookmarkStart w:id="12" w:name="ТекстовоеПоле135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2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Электронный адрес: </w:t>
            </w:r>
            <w:bookmarkStart w:id="13" w:name="ТекстовоеПоле136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napToGrid w:val="0"/>
                <w:sz w:val="20"/>
                <w:szCs w:val="20"/>
              </w:rPr>
              <w:t>___________________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3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Банковские реквизиты:</w:t>
            </w:r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ИНН </w:t>
            </w:r>
            <w:bookmarkStart w:id="14" w:name="ТекстовоеПоле137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КПП </w:t>
            </w:r>
            <w:bookmarkStart w:id="15" w:name="ТекстовоеПоле138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5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р/с </w:t>
            </w:r>
            <w:bookmarkStart w:id="16" w:name="ТекстовоеПоле139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6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в    </w:t>
            </w:r>
            <w:bookmarkStart w:id="17" w:name="ТекстовоеПоле140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7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к/с </w:t>
            </w:r>
            <w:bookmarkStart w:id="18" w:name="ТекстовоеПоле141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8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БИК </w:t>
            </w:r>
            <w:bookmarkStart w:id="19" w:name="ТекстовоеПоле142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9"/>
          </w:p>
          <w:p w:rsidR="00F1735C" w:rsidRPr="007E1B9F" w:rsidRDefault="00F1735C" w:rsidP="00F1735C">
            <w:pPr>
              <w:pStyle w:val="BodyText21"/>
              <w:ind w:left="34" w:right="-96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ОКВЭД </w:t>
            </w:r>
            <w:bookmarkStart w:id="20" w:name="ТекстовоеПоле143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20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ОКПО </w:t>
            </w:r>
            <w:bookmarkStart w:id="21" w:name="ТекстовоеПоле144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21"/>
          </w:p>
          <w:p w:rsidR="00F1735C" w:rsidRPr="007E1B9F" w:rsidRDefault="00F1735C" w:rsidP="00F1735C">
            <w:pPr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1735C" w:rsidRPr="007E1B9F" w:rsidTr="00F1735C">
        <w:trPr>
          <w:trHeight w:val="248"/>
        </w:trPr>
        <w:tc>
          <w:tcPr>
            <w:tcW w:w="9640" w:type="dxa"/>
            <w:gridSpan w:val="2"/>
          </w:tcPr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FA5153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436" w:type="dxa"/>
          </w:tcPr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83"/>
        </w:trPr>
        <w:tc>
          <w:tcPr>
            <w:tcW w:w="4820" w:type="dxa"/>
          </w:tcPr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22" w:name="ТекстовоеПоле145"/>
          </w:p>
          <w:p w:rsidR="00F1735C" w:rsidRPr="00FA5153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22"/>
          <w:p w:rsidR="00F1735C" w:rsidRPr="007E1B9F" w:rsidRDefault="00F1735C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Pr="007E1B9F"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  <w:lang w:val="en-US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0D1DFA" w:rsidRDefault="000D1DFA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bookmarkStart w:id="23" w:name="ТекстовоеПоле147"/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147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</w:rPr>
            </w:r>
            <w:r w:rsidRPr="007E1B9F">
              <w:rPr>
                <w:rFonts w:ascii="Calibri" w:hAnsi="Calibri"/>
                <w:sz w:val="20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</w:rPr>
              <w:t>_________________________</w:t>
            </w:r>
            <w:r w:rsidRPr="007E1B9F">
              <w:rPr>
                <w:rFonts w:ascii="Calibri" w:hAnsi="Calibri"/>
                <w:sz w:val="20"/>
              </w:rPr>
              <w:fldChar w:fldCharType="end"/>
            </w:r>
            <w:bookmarkEnd w:id="23"/>
            <w:r w:rsidRPr="007E1B9F">
              <w:rPr>
                <w:rFonts w:ascii="Calibri" w:hAnsi="Calibri"/>
                <w:sz w:val="20"/>
                <w:highlight w:val="lightGray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  <w:bookmarkStart w:id="24" w:name="ТекстовоеПоле148"/>
            <w:r w:rsidRPr="007E1B9F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  <w:highlight w:val="lightGray"/>
              </w:rPr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  <w:highlight w:val="lightGray"/>
              </w:rPr>
              <w:t>___________</w:t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end"/>
            </w:r>
            <w:bookmarkEnd w:id="24"/>
            <w:r w:rsidRPr="007E1B9F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0D1DFA">
      <w:pPr>
        <w:ind w:firstLine="540"/>
        <w:rPr>
          <w:rFonts w:ascii="Calibri" w:hAnsi="Calibri"/>
          <w:sz w:val="20"/>
          <w:szCs w:val="20"/>
        </w:rPr>
      </w:pPr>
    </w:p>
    <w:sectPr w:rsidR="00A56764" w:rsidSect="003E49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8C" w:rsidRDefault="00082C8C" w:rsidP="001D4F57">
      <w:r>
        <w:separator/>
      </w:r>
    </w:p>
  </w:endnote>
  <w:endnote w:type="continuationSeparator" w:id="0">
    <w:p w:rsidR="00082C8C" w:rsidRDefault="00082C8C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082C8C" w:rsidRDefault="00082C8C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082C8C" w:rsidRDefault="00082C8C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1DFA">
      <w:rPr>
        <w:noProof/>
      </w:rPr>
      <w:t>2</w:t>
    </w:r>
    <w:r>
      <w:fldChar w:fldCharType="end"/>
    </w:r>
  </w:p>
  <w:p w:rsidR="00082C8C" w:rsidRPr="00927DCB" w:rsidRDefault="00082C8C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8C" w:rsidRDefault="00082C8C" w:rsidP="001D4F57">
      <w:r>
        <w:separator/>
      </w:r>
    </w:p>
  </w:footnote>
  <w:footnote w:type="continuationSeparator" w:id="0">
    <w:p w:rsidR="00082C8C" w:rsidRDefault="00082C8C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637C"/>
    <w:rsid w:val="000814CD"/>
    <w:rsid w:val="00082C8C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1DFA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4D82"/>
    <w:rsid w:val="00147308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781"/>
    <w:rsid w:val="0018683C"/>
    <w:rsid w:val="00191F51"/>
    <w:rsid w:val="0019215A"/>
    <w:rsid w:val="0019218B"/>
    <w:rsid w:val="00192BED"/>
    <w:rsid w:val="001951DB"/>
    <w:rsid w:val="001A0D66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D0BE8"/>
    <w:rsid w:val="002D3710"/>
    <w:rsid w:val="002D4913"/>
    <w:rsid w:val="002D7BE3"/>
    <w:rsid w:val="002D7C95"/>
    <w:rsid w:val="002D7DF2"/>
    <w:rsid w:val="002E183A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CCB"/>
    <w:rsid w:val="00661E7B"/>
    <w:rsid w:val="00664584"/>
    <w:rsid w:val="00664EDC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C65EA"/>
    <w:rsid w:val="007D1C9F"/>
    <w:rsid w:val="007D371B"/>
    <w:rsid w:val="007D5113"/>
    <w:rsid w:val="007D52AF"/>
    <w:rsid w:val="007D6DC6"/>
    <w:rsid w:val="007E1B9F"/>
    <w:rsid w:val="007E7CF6"/>
    <w:rsid w:val="007F20D8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CAA"/>
    <w:rsid w:val="00AA2E16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4848"/>
    <w:rsid w:val="00AE4CCB"/>
    <w:rsid w:val="00AE7850"/>
    <w:rsid w:val="00AF2075"/>
    <w:rsid w:val="00AF2709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125D"/>
    <w:rsid w:val="00C8195B"/>
    <w:rsid w:val="00C84DA4"/>
    <w:rsid w:val="00C877F6"/>
    <w:rsid w:val="00C939EE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185B"/>
    <w:rsid w:val="00D233EA"/>
    <w:rsid w:val="00D25FE0"/>
    <w:rsid w:val="00D30C56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6FA"/>
    <w:rsid w:val="00DF6B50"/>
    <w:rsid w:val="00E01F05"/>
    <w:rsid w:val="00E03E31"/>
    <w:rsid w:val="00E0708F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7FCD"/>
    <w:rsid w:val="00EF1250"/>
    <w:rsid w:val="00EF3AA9"/>
    <w:rsid w:val="00EF4D33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1735C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4885"/>
    <w:rsid w:val="00FC5716"/>
    <w:rsid w:val="00FC6E18"/>
    <w:rsid w:val="00FC72CA"/>
    <w:rsid w:val="00FD38B1"/>
    <w:rsid w:val="00FD3B54"/>
    <w:rsid w:val="00FD3CDF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vnipineft@vnipineft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4EDFE-9BA4-4BF4-8084-B7FFB31B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10266</Words>
  <Characters>58521</Characters>
  <Application>Microsoft Office Word</Application>
  <DocSecurity>0</DocSecurity>
  <Lines>487</Lines>
  <Paragraphs>137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Проект стандартного договора</vt:lpstr>
      <vt:lpstr>ДОГОВОР № ____________/______</vt:lpstr>
    </vt:vector>
  </TitlesOfParts>
  <Company>TNK-BP</Company>
  <LinksUpToDate>false</LinksUpToDate>
  <CharactersWithSpaces>68650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Георгий В. Орлов</cp:lastModifiedBy>
  <cp:revision>2</cp:revision>
  <cp:lastPrinted>2017-02-07T08:38:00Z</cp:lastPrinted>
  <dcterms:created xsi:type="dcterms:W3CDTF">2018-02-16T11:35:00Z</dcterms:created>
  <dcterms:modified xsi:type="dcterms:W3CDTF">2018-02-16T11:35:00Z</dcterms:modified>
</cp:coreProperties>
</file>